
<file path=[Content_Types].xml><?xml version="1.0" encoding="utf-8"?>
<Types xmlns="http://schemas.openxmlformats.org/package/2006/content-types">
  <Override PartName="/word/commentsExtended.xml" ContentType="application/vnd.openxmlformats-officedocument.wordprocessingml.commentsExtended+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9F0" w:rsidRPr="00BF19F0" w:rsidRDefault="00F1067E">
      <w:pPr>
        <w:rPr>
          <w:b/>
          <w:sz w:val="28"/>
        </w:rPr>
      </w:pPr>
      <w:r w:rsidRPr="00BF19F0">
        <w:rPr>
          <w:b/>
          <w:sz w:val="28"/>
        </w:rPr>
        <w:t xml:space="preserve">CSL </w:t>
      </w:r>
      <w:r w:rsidR="002326C8" w:rsidRPr="00BF19F0">
        <w:rPr>
          <w:b/>
          <w:sz w:val="28"/>
        </w:rPr>
        <w:t xml:space="preserve"> </w:t>
      </w:r>
    </w:p>
    <w:p w:rsidR="00F1067E" w:rsidRPr="00BF19F0" w:rsidRDefault="00A35114">
      <w:pPr>
        <w:rPr>
          <w:b/>
          <w:sz w:val="20"/>
        </w:rPr>
      </w:pPr>
      <w:r w:rsidRPr="00BF19F0">
        <w:rPr>
          <w:sz w:val="20"/>
        </w:rPr>
        <w:t xml:space="preserve">Österreich </w:t>
      </w:r>
      <w:r w:rsidR="00F1067E" w:rsidRPr="00BF19F0">
        <w:rPr>
          <w:sz w:val="20"/>
        </w:rPr>
        <w:t>201</w:t>
      </w:r>
      <w:del w:id="0" w:author="Christoph" w:date="2017-09-08T10:53:00Z">
        <w:r w:rsidR="00F1067E" w:rsidRPr="00BF19F0" w:rsidDel="00913021">
          <w:rPr>
            <w:sz w:val="20"/>
          </w:rPr>
          <w:delText>7</w:delText>
        </w:r>
      </w:del>
      <w:ins w:id="1" w:author="Christoph" w:date="2017-09-08T10:53:00Z">
        <w:r w:rsidR="00913021">
          <w:rPr>
            <w:sz w:val="20"/>
          </w:rPr>
          <w:t>8</w:t>
        </w:r>
      </w:ins>
      <w:r w:rsidR="00F1067E" w:rsidRPr="00BF19F0">
        <w:rPr>
          <w:sz w:val="20"/>
        </w:rPr>
        <w:t xml:space="preserve">, </w:t>
      </w:r>
      <w:r w:rsidR="002326C8" w:rsidRPr="00BF19F0">
        <w:rPr>
          <w:sz w:val="20"/>
        </w:rPr>
        <w:t xml:space="preserve">Kurzspielfilm </w:t>
      </w:r>
      <w:del w:id="2" w:author="Christoph" w:date="2017-09-03T14:27:00Z">
        <w:r w:rsidR="00F1067E" w:rsidRPr="00BF19F0" w:rsidDel="003420E8">
          <w:rPr>
            <w:sz w:val="20"/>
          </w:rPr>
          <w:delText>39min</w:delText>
        </w:r>
      </w:del>
      <w:ins w:id="3" w:author="Christoph" w:date="2017-09-03T14:27:00Z">
        <w:r w:rsidR="003420E8" w:rsidRPr="00BF19F0">
          <w:rPr>
            <w:sz w:val="20"/>
          </w:rPr>
          <w:t>3</w:t>
        </w:r>
        <w:r w:rsidR="003420E8">
          <w:rPr>
            <w:sz w:val="20"/>
          </w:rPr>
          <w:t>5</w:t>
        </w:r>
        <w:r w:rsidR="003420E8" w:rsidRPr="00BF19F0">
          <w:rPr>
            <w:sz w:val="20"/>
          </w:rPr>
          <w:t>min</w:t>
        </w:r>
      </w:ins>
      <w:r w:rsidRPr="00BF19F0">
        <w:rPr>
          <w:sz w:val="20"/>
        </w:rPr>
        <w:t>,</w:t>
      </w:r>
      <w:ins w:id="4" w:author="Christoph" w:date="2017-07-11T14:32:00Z">
        <w:r w:rsidR="0039715D">
          <w:rPr>
            <w:sz w:val="20"/>
          </w:rPr>
          <w:t xml:space="preserve"> </w:t>
        </w:r>
      </w:ins>
      <w:del w:id="5" w:author="Christoph" w:date="2017-07-11T14:32:00Z">
        <w:r w:rsidRPr="00BF19F0" w:rsidDel="0039715D">
          <w:rPr>
            <w:sz w:val="20"/>
          </w:rPr>
          <w:delText xml:space="preserve"> Deutsche OF</w:delText>
        </w:r>
      </w:del>
      <w:del w:id="6" w:author="Christoph" w:date="2017-09-08T10:53:00Z">
        <w:r w:rsidRPr="00BF19F0" w:rsidDel="00913021">
          <w:rPr>
            <w:sz w:val="20"/>
          </w:rPr>
          <w:delText xml:space="preserve">, </w:delText>
        </w:r>
      </w:del>
      <w:r w:rsidRPr="00BF19F0">
        <w:rPr>
          <w:sz w:val="20"/>
        </w:rPr>
        <w:t>DCP</w:t>
      </w:r>
    </w:p>
    <w:p w:rsidR="0020751E" w:rsidRDefault="00BF19F0">
      <w:pPr>
        <w:rPr>
          <w:sz w:val="20"/>
        </w:rPr>
      </w:pPr>
      <w:r>
        <w:rPr>
          <w:sz w:val="20"/>
        </w:rPr>
        <w:t>Buch und Regie: Christoph Schwarz</w:t>
      </w:r>
    </w:p>
    <w:p w:rsidR="00BF19F0" w:rsidRDefault="00BF19F0">
      <w:pPr>
        <w:rPr>
          <w:ins w:id="7" w:author="Christoph" w:date="2017-09-03T14:32:00Z"/>
          <w:sz w:val="20"/>
        </w:rPr>
      </w:pPr>
      <w:r>
        <w:rPr>
          <w:sz w:val="20"/>
        </w:rPr>
        <w:t>m</w:t>
      </w:r>
      <w:r w:rsidR="002B3743" w:rsidRPr="00BF19F0">
        <w:rPr>
          <w:sz w:val="20"/>
        </w:rPr>
        <w:t>it</w:t>
      </w:r>
      <w:r w:rsidR="00A35114" w:rsidRPr="00BF19F0">
        <w:rPr>
          <w:sz w:val="20"/>
        </w:rPr>
        <w:t>:</w:t>
      </w:r>
      <w:r w:rsidR="002B3743" w:rsidRPr="00BF19F0">
        <w:rPr>
          <w:sz w:val="20"/>
        </w:rPr>
        <w:t xml:space="preserve"> 6x Christoph Schwarz</w:t>
      </w:r>
      <w:r w:rsidR="00A35114" w:rsidRPr="00BF19F0">
        <w:rPr>
          <w:sz w:val="20"/>
        </w:rPr>
        <w:t>, Robert Buchschwenter</w:t>
      </w:r>
    </w:p>
    <w:p w:rsidR="000E5FC3" w:rsidRPr="00BF19F0" w:rsidRDefault="000E5FC3">
      <w:pPr>
        <w:numPr>
          <w:ins w:id="8" w:author="Christoph" w:date="2017-09-03T14:32:00Z"/>
        </w:numPr>
        <w:rPr>
          <w:sz w:val="20"/>
        </w:rPr>
      </w:pPr>
      <w:ins w:id="9" w:author="Christoph" w:date="2017-09-03T14:32:00Z">
        <w:r>
          <w:rPr>
            <w:sz w:val="20"/>
          </w:rPr>
          <w:t>Off-Erzähler: Christoph Schwarz</w:t>
        </w:r>
      </w:ins>
    </w:p>
    <w:p w:rsidR="00A35114" w:rsidRPr="00BF19F0" w:rsidRDefault="00A35114">
      <w:pPr>
        <w:rPr>
          <w:sz w:val="20"/>
        </w:rPr>
      </w:pPr>
    </w:p>
    <w:p w:rsidR="00EB61A6" w:rsidRDefault="0020751E">
      <w:r>
        <w:rPr>
          <w:noProof/>
          <w:lang w:eastAsia="de-DE"/>
        </w:rPr>
        <w:drawing>
          <wp:inline distT="0" distB="0" distL="0" distR="0">
            <wp:extent cx="3940493" cy="2626995"/>
            <wp:effectExtent l="25400" t="0" r="0" b="0"/>
            <wp:docPr id="4" name="Bild 3" descr="_DSC1683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DSC1683_small.jpg"/>
                    <pic:cNvPicPr/>
                  </pic:nvPicPr>
                  <pic:blipFill>
                    <a:blip r:embed="rId4"/>
                    <a:stretch>
                      <a:fillRect/>
                    </a:stretch>
                  </pic:blipFill>
                  <pic:spPr>
                    <a:xfrm>
                      <a:off x="0" y="0"/>
                      <a:ext cx="3941517" cy="2627678"/>
                    </a:xfrm>
                    <a:prstGeom prst="rect">
                      <a:avLst/>
                    </a:prstGeom>
                  </pic:spPr>
                </pic:pic>
              </a:graphicData>
            </a:graphic>
          </wp:inline>
        </w:drawing>
      </w:r>
    </w:p>
    <w:p w:rsidR="0020751E" w:rsidRDefault="0020751E">
      <w:pPr>
        <w:rPr>
          <w:b/>
        </w:rPr>
      </w:pPr>
    </w:p>
    <w:p w:rsidR="00A35114" w:rsidRPr="0059219E" w:rsidRDefault="005D7B58">
      <w:pPr>
        <w:rPr>
          <w:b/>
          <w:sz w:val="22"/>
          <w:rPrChange w:id="10" w:author="Christoph" w:date="2017-07-11T14:30:00Z">
            <w:rPr>
              <w:b/>
            </w:rPr>
          </w:rPrChange>
        </w:rPr>
      </w:pPr>
      <w:r w:rsidRPr="005D7B58">
        <w:rPr>
          <w:b/>
          <w:sz w:val="22"/>
          <w:rPrChange w:id="11" w:author="Christoph" w:date="2017-07-11T14:30:00Z">
            <w:rPr>
              <w:b/>
            </w:rPr>
          </w:rPrChange>
        </w:rPr>
        <w:t>Synopsis</w:t>
      </w:r>
    </w:p>
    <w:p w:rsidR="002B3743" w:rsidRPr="0059219E" w:rsidRDefault="005D7B58">
      <w:pPr>
        <w:rPr>
          <w:sz w:val="22"/>
          <w:rPrChange w:id="12" w:author="Christoph" w:date="2017-07-11T14:30:00Z">
            <w:rPr/>
          </w:rPrChange>
        </w:rPr>
      </w:pPr>
      <w:r w:rsidRPr="005D7B58">
        <w:rPr>
          <w:sz w:val="22"/>
          <w:rPrChange w:id="13" w:author="Christoph" w:date="2017-07-11T14:30:00Z">
            <w:rPr/>
          </w:rPrChange>
        </w:rPr>
        <w:t xml:space="preserve">Sechs Männer um die Dreißig </w:t>
      </w:r>
      <w:ins w:id="14" w:author="Areane Fellschmagd" w:date="2017-07-11T13:19:00Z">
        <w:r w:rsidRPr="005D7B58">
          <w:rPr>
            <w:sz w:val="22"/>
            <w:rPrChange w:id="15" w:author="Christoph" w:date="2017-07-11T14:30:00Z">
              <w:rPr/>
            </w:rPrChange>
          </w:rPr>
          <w:t>tragen</w:t>
        </w:r>
      </w:ins>
      <w:r w:rsidRPr="005D7B58">
        <w:rPr>
          <w:sz w:val="22"/>
          <w:rPrChange w:id="16" w:author="Christoph" w:date="2017-07-11T14:30:00Z">
            <w:rPr/>
          </w:rPrChange>
        </w:rPr>
        <w:t xml:space="preserve"> denselben Namen </w:t>
      </w:r>
      <w:ins w:id="17" w:author="Areane Fellschmagd" w:date="2017-07-11T13:10:00Z">
        <w:r w:rsidRPr="005D7B58">
          <w:rPr>
            <w:sz w:val="22"/>
            <w:rPrChange w:id="18" w:author="Christoph" w:date="2017-07-11T14:30:00Z">
              <w:rPr/>
            </w:rPrChange>
          </w:rPr>
          <w:t>–</w:t>
        </w:r>
      </w:ins>
      <w:r w:rsidRPr="005D7B58">
        <w:rPr>
          <w:sz w:val="22"/>
          <w:rPrChange w:id="19" w:author="Christoph" w:date="2017-07-11T14:30:00Z">
            <w:rPr/>
          </w:rPrChange>
        </w:rPr>
        <w:t xml:space="preserve"> </w:t>
      </w:r>
      <w:ins w:id="20" w:author="Areane Fellschmagd" w:date="2017-07-11T13:10:00Z">
        <w:r w:rsidRPr="005D7B58">
          <w:rPr>
            <w:sz w:val="22"/>
            <w:rPrChange w:id="21" w:author="Christoph" w:date="2017-07-11T14:30:00Z">
              <w:rPr/>
            </w:rPrChange>
          </w:rPr>
          <w:t>k</w:t>
        </w:r>
      </w:ins>
      <w:r w:rsidRPr="005D7B58">
        <w:rPr>
          <w:sz w:val="22"/>
          <w:rPrChange w:id="22" w:author="Christoph" w:date="2017-07-11T14:30:00Z">
            <w:rPr/>
          </w:rPrChange>
        </w:rPr>
        <w:t xml:space="preserve">ann alleine daraus eine Freundschaft entstehen? CSL zeichnet die Gründungsgeschichte der "Christoph-Schwarz-Loge" über </w:t>
      </w:r>
      <w:ins w:id="23" w:author="Areane Fellschmagd" w:date="2017-07-11T13:12:00Z">
        <w:r w:rsidRPr="005D7B58">
          <w:rPr>
            <w:sz w:val="22"/>
            <w:rPrChange w:id="24" w:author="Christoph" w:date="2017-07-11T14:30:00Z">
              <w:rPr/>
            </w:rPrChange>
          </w:rPr>
          <w:t xml:space="preserve">ein </w:t>
        </w:r>
      </w:ins>
      <w:r w:rsidRPr="005D7B58">
        <w:rPr>
          <w:sz w:val="22"/>
          <w:rPrChange w:id="25" w:author="Christoph" w:date="2017-07-11T14:30:00Z">
            <w:rPr/>
          </w:rPrChange>
        </w:rPr>
        <w:t>Jahr aus Sicht des Filmemachers Christoph Schwarz nach. Aus Googlenachbarn werden Namensbrüder, man hilft sich gegenseitig beruflich und privat</w:t>
      </w:r>
      <w:ins w:id="26" w:author="Areane Fellschmagd" w:date="2017-07-11T13:11:00Z">
        <w:r w:rsidRPr="005D7B58">
          <w:rPr>
            <w:sz w:val="22"/>
            <w:rPrChange w:id="27" w:author="Christoph" w:date="2017-07-11T14:30:00Z">
              <w:rPr/>
            </w:rPrChange>
          </w:rPr>
          <w:t xml:space="preserve">, nennt sich Loge, ist sich aber nicht </w:t>
        </w:r>
      </w:ins>
      <w:ins w:id="28" w:author="Areane Fellschmagd" w:date="2017-07-11T13:15:00Z">
        <w:r w:rsidRPr="005D7B58">
          <w:rPr>
            <w:sz w:val="22"/>
            <w:rPrChange w:id="29" w:author="Christoph" w:date="2017-07-11T14:30:00Z">
              <w:rPr/>
            </w:rPrChange>
          </w:rPr>
          <w:t xml:space="preserve">ganz </w:t>
        </w:r>
      </w:ins>
      <w:ins w:id="30" w:author="Areane Fellschmagd" w:date="2017-07-11T13:11:00Z">
        <w:r w:rsidRPr="005D7B58">
          <w:rPr>
            <w:sz w:val="22"/>
            <w:rPrChange w:id="31" w:author="Christoph" w:date="2017-07-11T14:30:00Z">
              <w:rPr/>
            </w:rPrChange>
          </w:rPr>
          <w:t xml:space="preserve">sicher </w:t>
        </w:r>
      </w:ins>
      <w:ins w:id="32" w:author="Areane Fellschmagd" w:date="2017-07-11T13:15:00Z">
        <w:r w:rsidRPr="005D7B58">
          <w:rPr>
            <w:sz w:val="22"/>
            <w:rPrChange w:id="33" w:author="Christoph" w:date="2017-07-11T14:30:00Z">
              <w:rPr/>
            </w:rPrChange>
          </w:rPr>
          <w:t>–</w:t>
        </w:r>
      </w:ins>
      <w:ins w:id="34" w:author="Areane Fellschmagd" w:date="2017-07-11T13:14:00Z">
        <w:r w:rsidRPr="005D7B58">
          <w:rPr>
            <w:sz w:val="22"/>
            <w:rPrChange w:id="35" w:author="Christoph" w:date="2017-07-11T14:30:00Z">
              <w:rPr/>
            </w:rPrChange>
          </w:rPr>
          <w:t xml:space="preserve"> ein </w:t>
        </w:r>
      </w:ins>
      <w:ins w:id="36" w:author="Areane Fellschmagd" w:date="2017-07-11T13:15:00Z">
        <w:r w:rsidRPr="005D7B58">
          <w:rPr>
            <w:sz w:val="22"/>
            <w:rPrChange w:id="37" w:author="Christoph" w:date="2017-07-11T14:30:00Z">
              <w:rPr/>
            </w:rPrChange>
          </w:rPr>
          <w:t>Männerbund im 21. Jahrhundert, was macht man</w:t>
        </w:r>
      </w:ins>
      <w:ins w:id="38" w:author="Areane Fellschmagd" w:date="2017-07-11T13:21:00Z">
        <w:r w:rsidRPr="005D7B58">
          <w:rPr>
            <w:sz w:val="22"/>
            <w:rPrChange w:id="39" w:author="Christoph" w:date="2017-07-11T14:30:00Z">
              <w:rPr/>
            </w:rPrChange>
          </w:rPr>
          <w:t>(</w:t>
        </w:r>
      </w:ins>
      <w:ins w:id="40" w:author="Areane Fellschmagd" w:date="2017-07-11T13:20:00Z">
        <w:r w:rsidRPr="005D7B58">
          <w:rPr>
            <w:sz w:val="22"/>
            <w:rPrChange w:id="41" w:author="Christoph" w:date="2017-07-11T14:30:00Z">
              <w:rPr/>
            </w:rPrChange>
          </w:rPr>
          <w:t>n</w:t>
        </w:r>
      </w:ins>
      <w:ins w:id="42" w:author="Areane Fellschmagd" w:date="2017-07-11T13:21:00Z">
        <w:r w:rsidRPr="005D7B58">
          <w:rPr>
            <w:sz w:val="22"/>
            <w:rPrChange w:id="43" w:author="Christoph" w:date="2017-07-11T14:30:00Z">
              <w:rPr/>
            </w:rPrChange>
          </w:rPr>
          <w:t>)</w:t>
        </w:r>
      </w:ins>
      <w:ins w:id="44" w:author="Areane Fellschmagd" w:date="2017-07-11T13:15:00Z">
        <w:r w:rsidRPr="005D7B58">
          <w:rPr>
            <w:sz w:val="22"/>
            <w:rPrChange w:id="45" w:author="Christoph" w:date="2017-07-11T14:30:00Z">
              <w:rPr/>
            </w:rPrChange>
          </w:rPr>
          <w:t xml:space="preserve"> da</w:t>
        </w:r>
      </w:ins>
      <w:ins w:id="46" w:author="Areane Fellschmagd" w:date="2017-07-11T13:11:00Z">
        <w:r w:rsidRPr="005D7B58">
          <w:rPr>
            <w:sz w:val="22"/>
            <w:rPrChange w:id="47" w:author="Christoph" w:date="2017-07-11T14:30:00Z">
              <w:rPr/>
            </w:rPrChange>
          </w:rPr>
          <w:t>?</w:t>
        </w:r>
      </w:ins>
      <w:r w:rsidRPr="005D7B58">
        <w:rPr>
          <w:sz w:val="22"/>
          <w:rPrChange w:id="48" w:author="Christoph" w:date="2017-07-11T14:30:00Z">
            <w:rPr/>
          </w:rPrChange>
        </w:rPr>
        <w:t xml:space="preserve"> Um der Erwartungshaltung seines Skriptdoktors gerecht zu werden, lässt sich Filmemacher Schwarz zu einigen fiktiven Elementen in der dokumentarischen Handlung hinreißen</w:t>
      </w:r>
      <w:ins w:id="49" w:author="Christoph" w:date="2017-07-11T14:09:00Z">
        <w:r w:rsidRPr="005D7B58">
          <w:rPr>
            <w:sz w:val="22"/>
            <w:rPrChange w:id="50" w:author="Christoph" w:date="2017-07-11T14:30:00Z">
              <w:rPr/>
            </w:rPrChange>
          </w:rPr>
          <w:t xml:space="preserve">, die </w:t>
        </w:r>
      </w:ins>
      <w:r w:rsidRPr="005D7B58">
        <w:rPr>
          <w:sz w:val="22"/>
          <w:rPrChange w:id="51" w:author="Christoph" w:date="2017-07-11T14:30:00Z">
            <w:rPr/>
          </w:rPrChange>
        </w:rPr>
        <w:t>das freundschaftliche Gefüge innerhalb der Loge auf die Probe stell</w:t>
      </w:r>
      <w:ins w:id="52" w:author="Christoph" w:date="2017-07-11T14:09:00Z">
        <w:r w:rsidRPr="005D7B58">
          <w:rPr>
            <w:sz w:val="22"/>
            <w:rPrChange w:id="53" w:author="Christoph" w:date="2017-07-11T14:30:00Z">
              <w:rPr/>
            </w:rPrChange>
          </w:rPr>
          <w:t>en</w:t>
        </w:r>
      </w:ins>
      <w:r w:rsidRPr="005D7B58">
        <w:rPr>
          <w:sz w:val="22"/>
          <w:rPrChange w:id="54" w:author="Christoph" w:date="2017-07-11T14:30:00Z">
            <w:rPr/>
          </w:rPrChange>
        </w:rPr>
        <w:t>. Was ist denn jetzt wichtiger: Die Loge oder ein Film über die Loge?</w:t>
      </w:r>
    </w:p>
    <w:p w:rsidR="0059219E" w:rsidRDefault="0059219E" w:rsidP="004E1BDE">
      <w:pPr>
        <w:numPr>
          <w:ins w:id="55" w:author="Christoph" w:date="2017-07-11T14:31:00Z"/>
        </w:numPr>
        <w:rPr>
          <w:ins w:id="56" w:author="Christoph" w:date="2017-07-11T14:31:00Z"/>
          <w:b/>
        </w:rPr>
      </w:pPr>
    </w:p>
    <w:p w:rsidR="00BF19F0" w:rsidRPr="0059219E" w:rsidDel="004E1BDE" w:rsidRDefault="0059219E">
      <w:pPr>
        <w:numPr>
          <w:ins w:id="57" w:author="Unknown"/>
        </w:numPr>
        <w:rPr>
          <w:del w:id="58" w:author="Christoph" w:date="2017-07-11T14:15:00Z"/>
          <w:i/>
          <w:sz w:val="20"/>
          <w:rPrChange w:id="59" w:author="Christoph" w:date="2017-07-11T14:31:00Z">
            <w:rPr>
              <w:del w:id="60" w:author="Christoph" w:date="2017-07-11T14:15:00Z"/>
            </w:rPr>
          </w:rPrChange>
        </w:rPr>
      </w:pPr>
      <w:ins w:id="61" w:author="Christoph" w:date="2017-07-11T14:31:00Z">
        <w:r>
          <w:rPr>
            <w:i/>
            <w:sz w:val="20"/>
          </w:rPr>
          <w:t>V</w:t>
        </w:r>
      </w:ins>
      <w:ins w:id="62" w:author="Christoph" w:date="2017-07-11T14:15:00Z">
        <w:r w:rsidR="005D7B58" w:rsidRPr="005D7B58">
          <w:rPr>
            <w:i/>
            <w:sz w:val="20"/>
            <w:rPrChange w:id="63" w:author="Christoph" w:date="2017-07-11T14:31:00Z">
              <w:rPr>
                <w:b/>
              </w:rPr>
            </w:rPrChange>
          </w:rPr>
          <w:t>on Googlegängern zu Logenbrüdern</w:t>
        </w:r>
      </w:ins>
      <w:ins w:id="64" w:author="Christoph" w:date="2017-07-11T14:23:00Z">
        <w:r w:rsidR="005D7B58" w:rsidRPr="005D7B58">
          <w:rPr>
            <w:i/>
            <w:sz w:val="20"/>
            <w:rPrChange w:id="65" w:author="Christoph" w:date="2017-07-11T14:31:00Z">
              <w:rPr>
                <w:b/>
                <w:i/>
                <w:sz w:val="20"/>
              </w:rPr>
            </w:rPrChange>
          </w:rPr>
          <w:t xml:space="preserve">: </w:t>
        </w:r>
      </w:ins>
    </w:p>
    <w:p w:rsidR="0037597C" w:rsidRPr="0059219E" w:rsidRDefault="005D7B58">
      <w:pPr>
        <w:rPr>
          <w:ins w:id="66" w:author="Areane Fellschmagd" w:date="2017-07-11T13:22:00Z"/>
          <w:sz w:val="20"/>
          <w:rPrChange w:id="67" w:author="Christoph" w:date="2017-07-11T14:31:00Z">
            <w:rPr>
              <w:ins w:id="68" w:author="Areane Fellschmagd" w:date="2017-07-11T13:22:00Z"/>
              <w:i/>
            </w:rPr>
          </w:rPrChange>
        </w:rPr>
      </w:pPr>
      <w:r w:rsidRPr="005D7B58">
        <w:rPr>
          <w:i/>
          <w:sz w:val="20"/>
          <w:rPrChange w:id="69" w:author="Christoph" w:date="2017-07-11T14:31:00Z">
            <w:rPr/>
          </w:rPrChange>
        </w:rPr>
        <w:t>Bietet der</w:t>
      </w:r>
      <w:ins w:id="70" w:author="Areane Fellschmagd" w:date="2017-07-11T13:17:00Z">
        <w:r w:rsidRPr="005D7B58">
          <w:rPr>
            <w:i/>
            <w:sz w:val="20"/>
            <w:rPrChange w:id="71" w:author="Christoph" w:date="2017-07-11T14:31:00Z">
              <w:rPr/>
            </w:rPrChange>
          </w:rPr>
          <w:t xml:space="preserve">selbe </w:t>
        </w:r>
      </w:ins>
      <w:r w:rsidRPr="005D7B58">
        <w:rPr>
          <w:i/>
          <w:sz w:val="20"/>
          <w:rPrChange w:id="72" w:author="Christoph" w:date="2017-07-11T14:31:00Z">
            <w:rPr/>
          </w:rPrChange>
        </w:rPr>
        <w:t>Name Identifikationspoten</w:t>
      </w:r>
      <w:ins w:id="73" w:author="Areane Fellschmagd" w:date="2017-07-11T13:17:00Z">
        <w:r w:rsidRPr="005D7B58">
          <w:rPr>
            <w:i/>
            <w:sz w:val="20"/>
            <w:rPrChange w:id="74" w:author="Christoph" w:date="2017-07-11T14:31:00Z">
              <w:rPr/>
            </w:rPrChange>
          </w:rPr>
          <w:t>z</w:t>
        </w:r>
      </w:ins>
      <w:r w:rsidRPr="005D7B58">
        <w:rPr>
          <w:i/>
          <w:sz w:val="20"/>
          <w:rPrChange w:id="75" w:author="Christoph" w:date="2017-07-11T14:31:00Z">
            <w:rPr/>
          </w:rPrChange>
        </w:rPr>
        <w:t xml:space="preserve">ial </w:t>
      </w:r>
      <w:ins w:id="76" w:author="Areane Fellschmagd" w:date="2017-07-11T13:22:00Z">
        <w:r w:rsidRPr="005D7B58">
          <w:rPr>
            <w:i/>
            <w:sz w:val="20"/>
            <w:rPrChange w:id="77" w:author="Christoph" w:date="2017-07-11T14:31:00Z">
              <w:rPr/>
            </w:rPrChange>
          </w:rPr>
          <w:t>f</w:t>
        </w:r>
      </w:ins>
      <w:r w:rsidRPr="005D7B58">
        <w:rPr>
          <w:i/>
          <w:sz w:val="20"/>
          <w:rPrChange w:id="78" w:author="Christoph" w:date="2017-07-11T14:31:00Z">
            <w:rPr/>
          </w:rPrChange>
        </w:rPr>
        <w:t>ür länger als fünf Minuten? Dieser Frage gehen sechs Träger des Namens Christoph Schwarz im neuen Film von Christoph Schwarz nach</w:t>
      </w:r>
      <w:ins w:id="79" w:author="Areane Fellschmagd" w:date="2017-07-11T13:18:00Z">
        <w:r w:rsidRPr="005D7B58">
          <w:rPr>
            <w:i/>
            <w:sz w:val="20"/>
            <w:rPrChange w:id="80" w:author="Christoph" w:date="2017-07-11T14:31:00Z">
              <w:rPr/>
            </w:rPrChange>
          </w:rPr>
          <w:t xml:space="preserve"> </w:t>
        </w:r>
      </w:ins>
      <w:r w:rsidRPr="005D7B58">
        <w:rPr>
          <w:i/>
          <w:sz w:val="20"/>
          <w:rPrChange w:id="81" w:author="Christoph" w:date="2017-07-11T14:31:00Z">
            <w:rPr/>
          </w:rPrChange>
        </w:rPr>
        <w:t>- indem sie es einfach ausprobieren: monatliche Treffen in der sogenannten "Christoph-Schwarz-Loge". Bei Kerzenschein wird nach Herzenslust über Initiationsrituale und die Logensatzung nachgedacht, in der Küche nebenbei berufliche Geschäfte ausgemacht und dass eine Kamera als stille Beobachter</w:t>
      </w:r>
      <w:ins w:id="82" w:author="Areane Fellschmagd" w:date="2017-07-11T13:18:00Z">
        <w:r w:rsidRPr="005D7B58">
          <w:rPr>
            <w:i/>
            <w:sz w:val="20"/>
            <w:rPrChange w:id="83" w:author="Christoph" w:date="2017-07-11T14:31:00Z">
              <w:rPr/>
            </w:rPrChange>
          </w:rPr>
          <w:t>in</w:t>
        </w:r>
      </w:ins>
      <w:r w:rsidRPr="005D7B58">
        <w:rPr>
          <w:i/>
          <w:sz w:val="20"/>
          <w:rPrChange w:id="84" w:author="Christoph" w:date="2017-07-11T14:31:00Z">
            <w:rPr/>
          </w:rPrChange>
        </w:rPr>
        <w:t xml:space="preserve"> immer mitläuft, wissen auch alle Beteiligten. Das eigene Leben als Ausgangspunkt </w:t>
      </w:r>
      <w:del w:id="85" w:author="Christoph" w:date="2017-07-11T14:19:00Z">
        <w:r w:rsidRPr="005D7B58">
          <w:rPr>
            <w:i/>
            <w:sz w:val="20"/>
            <w:rPrChange w:id="86" w:author="Christoph" w:date="2017-07-11T14:31:00Z">
              <w:rPr/>
            </w:rPrChange>
          </w:rPr>
          <w:delText xml:space="preserve">selbstironischer </w:delText>
        </w:r>
      </w:del>
      <w:ins w:id="87" w:author="Christoph" w:date="2017-07-11T14:19:00Z">
        <w:r w:rsidRPr="005D7B58">
          <w:rPr>
            <w:i/>
            <w:sz w:val="20"/>
            <w:rPrChange w:id="88" w:author="Christoph" w:date="2017-07-11T14:31:00Z">
              <w:rPr/>
            </w:rPrChange>
          </w:rPr>
          <w:t>selbs</w:t>
        </w:r>
      </w:ins>
      <w:ins w:id="89" w:author="Christoph" w:date="2017-07-11T14:20:00Z">
        <w:r w:rsidRPr="005D7B58">
          <w:rPr>
            <w:i/>
            <w:sz w:val="20"/>
            <w:rPrChange w:id="90" w:author="Christoph" w:date="2017-07-11T14:31:00Z">
              <w:rPr>
                <w:sz w:val="20"/>
              </w:rPr>
            </w:rPrChange>
          </w:rPr>
          <w:t>tironischer</w:t>
        </w:r>
      </w:ins>
      <w:ins w:id="91" w:author="Christoph" w:date="2017-07-11T14:19:00Z">
        <w:r w:rsidRPr="005D7B58">
          <w:rPr>
            <w:i/>
            <w:sz w:val="20"/>
            <w:rPrChange w:id="92" w:author="Christoph" w:date="2017-07-11T14:31:00Z">
              <w:rPr>
                <w:sz w:val="20"/>
              </w:rPr>
            </w:rPrChange>
          </w:rPr>
          <w:t xml:space="preserve"> </w:t>
        </w:r>
      </w:ins>
      <w:del w:id="93" w:author="Christoph" w:date="2017-07-11T14:21:00Z">
        <w:r w:rsidRPr="005D7B58">
          <w:rPr>
            <w:i/>
            <w:sz w:val="20"/>
            <w:rPrChange w:id="94" w:author="Christoph" w:date="2017-07-11T14:31:00Z">
              <w:rPr/>
            </w:rPrChange>
          </w:rPr>
          <w:delText>Filmessays</w:delText>
        </w:r>
      </w:del>
      <w:ins w:id="95" w:author="Christoph" w:date="2017-07-11T14:21:00Z">
        <w:r w:rsidRPr="005D7B58">
          <w:rPr>
            <w:i/>
            <w:sz w:val="20"/>
            <w:rPrChange w:id="96" w:author="Christoph" w:date="2017-07-11T14:31:00Z">
              <w:rPr>
                <w:sz w:val="20"/>
              </w:rPr>
            </w:rPrChange>
          </w:rPr>
          <w:t>Mockumentarys</w:t>
        </w:r>
      </w:ins>
      <w:r w:rsidRPr="005D7B58">
        <w:rPr>
          <w:i/>
          <w:sz w:val="20"/>
          <w:rPrChange w:id="97" w:author="Christoph" w:date="2017-07-11T14:31:00Z">
            <w:rPr/>
          </w:rPrChange>
        </w:rPr>
        <w:t xml:space="preserve"> kennen wir bereits aus mehreren </w:t>
      </w:r>
      <w:ins w:id="98" w:author="Christoph" w:date="2017-07-11T14:20:00Z">
        <w:r w:rsidRPr="005D7B58">
          <w:rPr>
            <w:i/>
            <w:sz w:val="20"/>
            <w:rPrChange w:id="99" w:author="Christoph" w:date="2017-07-11T14:31:00Z">
              <w:rPr>
                <w:sz w:val="20"/>
              </w:rPr>
            </w:rPrChange>
          </w:rPr>
          <w:t>Kurz</w:t>
        </w:r>
      </w:ins>
      <w:del w:id="100" w:author="Christoph" w:date="2017-07-11T14:20:00Z">
        <w:r w:rsidRPr="005D7B58">
          <w:rPr>
            <w:i/>
            <w:sz w:val="20"/>
            <w:rPrChange w:id="101" w:author="Christoph" w:date="2017-07-11T14:31:00Z">
              <w:rPr/>
            </w:rPrChange>
          </w:rPr>
          <w:delText>F</w:delText>
        </w:r>
      </w:del>
      <w:ins w:id="102" w:author="Christoph" w:date="2017-07-11T14:21:00Z">
        <w:r w:rsidRPr="005D7B58">
          <w:rPr>
            <w:i/>
            <w:sz w:val="20"/>
            <w:rPrChange w:id="103" w:author="Christoph" w:date="2017-07-11T14:31:00Z">
              <w:rPr>
                <w:sz w:val="20"/>
              </w:rPr>
            </w:rPrChange>
          </w:rPr>
          <w:t>f</w:t>
        </w:r>
      </w:ins>
      <w:r w:rsidRPr="005D7B58">
        <w:rPr>
          <w:i/>
          <w:sz w:val="20"/>
          <w:rPrChange w:id="104" w:author="Christoph" w:date="2017-07-11T14:31:00Z">
            <w:rPr/>
          </w:rPrChange>
        </w:rPr>
        <w:t>ilmen von Christoph Schwarz</w:t>
      </w:r>
      <w:ins w:id="105" w:author="Christoph" w:date="2017-07-11T14:10:00Z">
        <w:r w:rsidRPr="005D7B58">
          <w:rPr>
            <w:i/>
            <w:sz w:val="20"/>
            <w:rPrChange w:id="106" w:author="Christoph" w:date="2017-07-11T14:31:00Z">
              <w:rPr/>
            </w:rPrChange>
          </w:rPr>
          <w:t>,</w:t>
        </w:r>
      </w:ins>
      <w:r w:rsidRPr="005D7B58">
        <w:rPr>
          <w:i/>
          <w:sz w:val="20"/>
          <w:rPrChange w:id="107" w:author="Christoph" w:date="2017-07-11T14:31:00Z">
            <w:rPr/>
          </w:rPrChange>
        </w:rPr>
        <w:t xml:space="preserve"> und auch die metafiktionale Konstruktion, in die Filmhandlung </w:t>
      </w:r>
      <w:ins w:id="108" w:author="Christoph" w:date="2017-07-11T14:21:00Z">
        <w:r w:rsidRPr="005D7B58">
          <w:rPr>
            <w:i/>
            <w:sz w:val="20"/>
            <w:rPrChange w:id="109" w:author="Christoph" w:date="2017-07-11T14:31:00Z">
              <w:rPr>
                <w:sz w:val="20"/>
              </w:rPr>
            </w:rPrChange>
          </w:rPr>
          <w:t xml:space="preserve">die </w:t>
        </w:r>
      </w:ins>
      <w:ins w:id="110" w:author="Christoph" w:date="2017-07-11T14:17:00Z">
        <w:r w:rsidRPr="005D7B58">
          <w:rPr>
            <w:i/>
            <w:sz w:val="20"/>
            <w:rPrChange w:id="111" w:author="Christoph" w:date="2017-07-11T14:31:00Z">
              <w:rPr>
                <w:sz w:val="20"/>
              </w:rPr>
            </w:rPrChange>
          </w:rPr>
          <w:t xml:space="preserve">eigene </w:t>
        </w:r>
      </w:ins>
      <w:del w:id="112" w:author="Christoph" w:date="2017-07-11T14:17:00Z">
        <w:r w:rsidRPr="005D7B58">
          <w:rPr>
            <w:i/>
            <w:sz w:val="20"/>
            <w:rPrChange w:id="113" w:author="Christoph" w:date="2017-07-11T14:31:00Z">
              <w:rPr/>
            </w:rPrChange>
          </w:rPr>
          <w:delText>die Filmh</w:delText>
        </w:r>
      </w:del>
      <w:ins w:id="114" w:author="Christoph" w:date="2017-07-11T14:17:00Z">
        <w:r w:rsidRPr="005D7B58">
          <w:rPr>
            <w:i/>
            <w:sz w:val="20"/>
            <w:rPrChange w:id="115" w:author="Christoph" w:date="2017-07-11T14:31:00Z">
              <w:rPr>
                <w:sz w:val="20"/>
              </w:rPr>
            </w:rPrChange>
          </w:rPr>
          <w:t>H</w:t>
        </w:r>
      </w:ins>
      <w:r w:rsidRPr="005D7B58">
        <w:rPr>
          <w:i/>
          <w:sz w:val="20"/>
          <w:rPrChange w:id="116" w:author="Christoph" w:date="2017-07-11T14:31:00Z">
            <w:rPr/>
          </w:rPrChange>
        </w:rPr>
        <w:t xml:space="preserve">erstellung einzubeziehen </w:t>
      </w:r>
      <w:del w:id="117" w:author="Christoph" w:date="2017-07-11T14:17:00Z">
        <w:r w:rsidRPr="005D7B58">
          <w:rPr>
            <w:i/>
            <w:sz w:val="20"/>
            <w:rPrChange w:id="118" w:author="Christoph" w:date="2017-07-11T14:31:00Z">
              <w:rPr/>
            </w:rPrChange>
          </w:rPr>
          <w:delText>sowie Querverweise auf eigene Kurzfilme</w:delText>
        </w:r>
      </w:del>
      <w:ins w:id="119" w:author="Areane Fellschmagd" w:date="2017-07-11T13:19:00Z">
        <w:del w:id="120" w:author="Christoph" w:date="2017-07-11T14:17:00Z">
          <w:r w:rsidRPr="005D7B58">
            <w:rPr>
              <w:i/>
              <w:sz w:val="20"/>
              <w:rPrChange w:id="121" w:author="Christoph" w:date="2017-07-11T14:31:00Z">
                <w:rPr/>
              </w:rPrChange>
            </w:rPr>
            <w:delText>,</w:delText>
          </w:r>
        </w:del>
      </w:ins>
      <w:del w:id="122" w:author="Christoph" w:date="2017-07-11T14:17:00Z">
        <w:r w:rsidRPr="005D7B58">
          <w:rPr>
            <w:i/>
            <w:sz w:val="20"/>
            <w:rPrChange w:id="123" w:author="Christoph" w:date="2017-07-11T14:31:00Z">
              <w:rPr/>
            </w:rPrChange>
          </w:rPr>
          <w:delText xml:space="preserve"> sind</w:delText>
        </w:r>
      </w:del>
      <w:ins w:id="124" w:author="Christoph" w:date="2017-07-11T14:17:00Z">
        <w:r w:rsidRPr="005D7B58">
          <w:rPr>
            <w:i/>
            <w:sz w:val="20"/>
            <w:rPrChange w:id="125" w:author="Christoph" w:date="2017-07-11T14:31:00Z">
              <w:rPr>
                <w:sz w:val="20"/>
              </w:rPr>
            </w:rPrChange>
          </w:rPr>
          <w:t>ist</w:t>
        </w:r>
      </w:ins>
      <w:r w:rsidRPr="005D7B58">
        <w:rPr>
          <w:i/>
          <w:sz w:val="20"/>
          <w:rPrChange w:id="126" w:author="Christoph" w:date="2017-07-11T14:31:00Z">
            <w:rPr/>
          </w:rPrChange>
        </w:rPr>
        <w:t xml:space="preserve"> </w:t>
      </w:r>
      <w:ins w:id="127" w:author="Christoph" w:date="2017-07-11T14:17:00Z">
        <w:r w:rsidRPr="005D7B58">
          <w:rPr>
            <w:i/>
            <w:sz w:val="20"/>
            <w:rPrChange w:id="128" w:author="Christoph" w:date="2017-07-11T14:31:00Z">
              <w:rPr>
                <w:sz w:val="20"/>
              </w:rPr>
            </w:rPrChange>
          </w:rPr>
          <w:t xml:space="preserve">ein </w:t>
        </w:r>
      </w:ins>
      <w:r w:rsidRPr="005D7B58">
        <w:rPr>
          <w:i/>
          <w:sz w:val="20"/>
          <w:rPrChange w:id="129" w:author="Christoph" w:date="2017-07-11T14:31:00Z">
            <w:rPr/>
          </w:rPrChange>
        </w:rPr>
        <w:t>bekannte</w:t>
      </w:r>
      <w:ins w:id="130" w:author="Christoph" w:date="2017-07-11T14:17:00Z">
        <w:r w:rsidRPr="005D7B58">
          <w:rPr>
            <w:i/>
            <w:sz w:val="20"/>
            <w:rPrChange w:id="131" w:author="Christoph" w:date="2017-07-11T14:31:00Z">
              <w:rPr>
                <w:sz w:val="20"/>
              </w:rPr>
            </w:rPrChange>
          </w:rPr>
          <w:t>r</w:t>
        </w:r>
      </w:ins>
      <w:r w:rsidRPr="005D7B58">
        <w:rPr>
          <w:i/>
          <w:sz w:val="20"/>
          <w:rPrChange w:id="132" w:author="Christoph" w:date="2017-07-11T14:31:00Z">
            <w:rPr/>
          </w:rPrChange>
        </w:rPr>
        <w:t xml:space="preserve"> Baustein</w:t>
      </w:r>
      <w:del w:id="133" w:author="Christoph" w:date="2017-07-11T14:17:00Z">
        <w:r w:rsidRPr="005D7B58">
          <w:rPr>
            <w:i/>
            <w:sz w:val="20"/>
            <w:rPrChange w:id="134" w:author="Christoph" w:date="2017-07-11T14:31:00Z">
              <w:rPr/>
            </w:rPrChange>
          </w:rPr>
          <w:delText>e</w:delText>
        </w:r>
      </w:del>
      <w:r w:rsidRPr="005D7B58">
        <w:rPr>
          <w:i/>
          <w:sz w:val="20"/>
          <w:rPrChange w:id="135" w:author="Christoph" w:date="2017-07-11T14:31:00Z">
            <w:rPr/>
          </w:rPrChange>
        </w:rPr>
        <w:t xml:space="preserve"> in Schwarz' künstlerischer Arbeit. Eine Zuspitzung d</w:t>
      </w:r>
      <w:ins w:id="136" w:author="Christoph" w:date="2017-07-11T14:17:00Z">
        <w:r w:rsidRPr="005D7B58">
          <w:rPr>
            <w:i/>
            <w:sz w:val="20"/>
            <w:rPrChange w:id="137" w:author="Christoph" w:date="2017-07-11T14:31:00Z">
              <w:rPr>
                <w:sz w:val="20"/>
              </w:rPr>
            </w:rPrChange>
          </w:rPr>
          <w:t xml:space="preserve">ieser allgegenwärtigen </w:t>
        </w:r>
      </w:ins>
      <w:del w:id="138" w:author="Christoph" w:date="2017-07-11T14:17:00Z">
        <w:r w:rsidRPr="005D7B58">
          <w:rPr>
            <w:i/>
            <w:sz w:val="20"/>
            <w:rPrChange w:id="139" w:author="Christoph" w:date="2017-07-11T14:31:00Z">
              <w:rPr/>
            </w:rPrChange>
          </w:rPr>
          <w:delText xml:space="preserve">er </w:delText>
        </w:r>
      </w:del>
      <w:r w:rsidRPr="005D7B58">
        <w:rPr>
          <w:i/>
          <w:sz w:val="20"/>
          <w:rPrChange w:id="140" w:author="Christoph" w:date="2017-07-11T14:31:00Z">
            <w:rPr/>
          </w:rPrChange>
        </w:rPr>
        <w:t>Selbstreferenz in Form einer "Verbrüderung aller Christoph Schwarz</w:t>
      </w:r>
      <w:ins w:id="141" w:author="Christoph" w:date="2017-07-11T14:18:00Z">
        <w:r w:rsidRPr="005D7B58">
          <w:rPr>
            <w:i/>
            <w:sz w:val="20"/>
            <w:rPrChange w:id="142" w:author="Christoph" w:date="2017-07-11T14:31:00Z">
              <w:rPr>
                <w:sz w:val="20"/>
              </w:rPr>
            </w:rPrChange>
          </w:rPr>
          <w:t>'</w:t>
        </w:r>
      </w:ins>
      <w:ins w:id="143" w:author="Areane Fellschmagd" w:date="2017-07-11T13:19:00Z">
        <w:del w:id="144" w:author="Christoph" w:date="2017-07-11T14:17:00Z">
          <w:r w:rsidRPr="005D7B58">
            <w:rPr>
              <w:i/>
              <w:sz w:val="20"/>
              <w:rPrChange w:id="145" w:author="Christoph" w:date="2017-07-11T14:31:00Z">
                <w:rPr/>
              </w:rPrChange>
            </w:rPr>
            <w:delText>’</w:delText>
          </w:r>
        </w:del>
      </w:ins>
      <w:ins w:id="146" w:author="Christoph" w:date="2017-07-11T14:18:00Z">
        <w:r w:rsidRPr="005D7B58">
          <w:rPr>
            <w:i/>
            <w:sz w:val="20"/>
            <w:rPrChange w:id="147" w:author="Christoph" w:date="2017-07-11T14:31:00Z">
              <w:rPr>
                <w:sz w:val="20"/>
              </w:rPr>
            </w:rPrChange>
          </w:rPr>
          <w:t xml:space="preserve"> </w:t>
        </w:r>
      </w:ins>
      <w:del w:id="148" w:author="Christoph" w:date="2017-07-11T14:18:00Z">
        <w:r w:rsidRPr="005D7B58">
          <w:rPr>
            <w:i/>
            <w:sz w:val="20"/>
            <w:rPrChange w:id="149" w:author="Christoph" w:date="2017-07-11T14:31:00Z">
              <w:rPr/>
            </w:rPrChange>
          </w:rPr>
          <w:delText xml:space="preserve"> </w:delText>
        </w:r>
      </w:del>
      <w:r w:rsidRPr="005D7B58">
        <w:rPr>
          <w:i/>
          <w:sz w:val="20"/>
          <w:rPrChange w:id="150" w:author="Christoph" w:date="2017-07-11T14:31:00Z">
            <w:rPr/>
          </w:rPrChange>
        </w:rPr>
        <w:t xml:space="preserve">auf diesem Planeten" erscheint aus diesem Blickwinkel als letzte Konsequenz durchaus naheliegend. </w:t>
      </w:r>
      <w:del w:id="151" w:author="Christoph" w:date="2017-07-11T14:30:00Z">
        <w:r w:rsidRPr="005D7B58">
          <w:rPr>
            <w:i/>
            <w:sz w:val="20"/>
            <w:rPrChange w:id="152" w:author="Christoph" w:date="2017-07-11T14:31:00Z">
              <w:rPr/>
            </w:rPrChange>
          </w:rPr>
          <w:delText>Christoph Schwarz Festspiele also!</w:delText>
        </w:r>
        <w:r w:rsidRPr="005D7B58">
          <w:rPr>
            <w:sz w:val="20"/>
            <w:rPrChange w:id="153" w:author="Christoph" w:date="2017-07-11T14:31:00Z">
              <w:rPr/>
            </w:rPrChange>
          </w:rPr>
          <w:delText xml:space="preserve"> </w:delText>
        </w:r>
      </w:del>
      <w:r w:rsidRPr="005D7B58">
        <w:rPr>
          <w:sz w:val="20"/>
          <w:rPrChange w:id="154" w:author="Christoph" w:date="2017-07-11T14:31:00Z">
            <w:rPr>
              <w:i/>
            </w:rPr>
          </w:rPrChange>
        </w:rPr>
        <w:t xml:space="preserve">(Daniel Bleninger) </w:t>
      </w:r>
    </w:p>
    <w:p w:rsidR="009A516B" w:rsidRDefault="009A516B">
      <w:pPr>
        <w:numPr>
          <w:ins w:id="155" w:author="Christoph" w:date="2017-07-11T14:31:00Z"/>
        </w:numPr>
        <w:rPr>
          <w:del w:id="156" w:author="Unknown"/>
          <w:i/>
          <w:sz w:val="20"/>
        </w:rPr>
      </w:pPr>
    </w:p>
    <w:p w:rsidR="009A516B" w:rsidRPr="0059219E" w:rsidDel="004E1BDE" w:rsidRDefault="009A516B">
      <w:pPr>
        <w:rPr>
          <w:ins w:id="157" w:author="Areane Fellschmagd" w:date="2017-07-11T13:22:00Z"/>
          <w:del w:id="158" w:author="Christoph" w:date="2017-07-11T14:15:00Z"/>
          <w:b/>
          <w:i/>
          <w:sz w:val="20"/>
          <w:rPrChange w:id="159" w:author="Christoph" w:date="2017-07-11T14:31:00Z">
            <w:rPr>
              <w:ins w:id="160" w:author="Areane Fellschmagd" w:date="2017-07-11T13:22:00Z"/>
              <w:del w:id="161" w:author="Christoph" w:date="2017-07-11T14:15:00Z"/>
              <w:i/>
            </w:rPr>
          </w:rPrChange>
        </w:rPr>
      </w:pPr>
    </w:p>
    <w:p w:rsidR="009A516B" w:rsidRPr="0059219E" w:rsidDel="004E1BDE" w:rsidRDefault="005D7B58">
      <w:pPr>
        <w:rPr>
          <w:ins w:id="162" w:author="Areane Fellschmagd" w:date="2017-07-11T13:23:00Z"/>
          <w:del w:id="163" w:author="Christoph" w:date="2017-07-11T14:15:00Z"/>
          <w:b/>
          <w:i/>
          <w:sz w:val="20"/>
          <w:rPrChange w:id="164" w:author="Christoph" w:date="2017-07-11T14:31:00Z">
            <w:rPr>
              <w:ins w:id="165" w:author="Areane Fellschmagd" w:date="2017-07-11T13:23:00Z"/>
              <w:del w:id="166" w:author="Christoph" w:date="2017-07-11T14:15:00Z"/>
              <w:b/>
            </w:rPr>
          </w:rPrChange>
        </w:rPr>
      </w:pPr>
      <w:ins w:id="167" w:author="Areane Fellschmagd" w:date="2017-07-11T13:27:00Z">
        <w:del w:id="168" w:author="Christoph" w:date="2017-07-11T14:15:00Z">
          <w:r w:rsidRPr="005D7B58">
            <w:rPr>
              <w:b/>
              <w:i/>
              <w:sz w:val="20"/>
              <w:rPrChange w:id="169" w:author="Christoph" w:date="2017-07-11T14:31:00Z">
                <w:rPr>
                  <w:b/>
                </w:rPr>
              </w:rPrChange>
            </w:rPr>
            <w:delText>„</w:delText>
          </w:r>
        </w:del>
      </w:ins>
      <w:ins w:id="170" w:author="Areane Fellschmagd" w:date="2017-07-11T13:23:00Z">
        <w:del w:id="171" w:author="Christoph" w:date="2017-07-11T14:15:00Z">
          <w:r w:rsidRPr="005D7B58">
            <w:rPr>
              <w:b/>
              <w:i/>
              <w:sz w:val="20"/>
              <w:rPrChange w:id="172" w:author="Christoph" w:date="2017-07-11T14:31:00Z">
                <w:rPr>
                  <w:b/>
                </w:rPr>
              </w:rPrChange>
            </w:rPr>
            <w:delText>Nach außen hin Männer</w:delText>
          </w:r>
        </w:del>
      </w:ins>
      <w:ins w:id="173" w:author="Areane Fellschmagd" w:date="2017-07-11T13:27:00Z">
        <w:del w:id="174" w:author="Christoph" w:date="2017-07-11T14:15:00Z">
          <w:r w:rsidRPr="005D7B58">
            <w:rPr>
              <w:b/>
              <w:i/>
              <w:sz w:val="20"/>
              <w:rPrChange w:id="175" w:author="Christoph" w:date="2017-07-11T14:31:00Z">
                <w:rPr>
                  <w:b/>
                </w:rPr>
              </w:rPrChange>
            </w:rPr>
            <w:delText>“</w:delText>
          </w:r>
        </w:del>
      </w:ins>
    </w:p>
    <w:p w:rsidR="009A516B" w:rsidRPr="0059219E" w:rsidDel="004E1BDE" w:rsidRDefault="009A516B">
      <w:pPr>
        <w:rPr>
          <w:ins w:id="176" w:author="Areane Fellschmagd" w:date="2017-07-11T13:24:00Z"/>
          <w:del w:id="177" w:author="Christoph" w:date="2017-07-11T14:15:00Z"/>
          <w:b/>
          <w:i/>
          <w:sz w:val="20"/>
          <w:rPrChange w:id="178" w:author="Christoph" w:date="2017-07-11T14:31:00Z">
            <w:rPr>
              <w:ins w:id="179" w:author="Areane Fellschmagd" w:date="2017-07-11T13:24:00Z"/>
              <w:del w:id="180" w:author="Christoph" w:date="2017-07-11T14:15:00Z"/>
              <w:i/>
            </w:rPr>
          </w:rPrChange>
        </w:rPr>
      </w:pPr>
    </w:p>
    <w:p w:rsidR="004E1BDE" w:rsidRPr="0059219E" w:rsidRDefault="004E1BDE">
      <w:pPr>
        <w:numPr>
          <w:ins w:id="181" w:author="Christoph" w:date="2017-07-11T14:15:00Z"/>
        </w:numPr>
        <w:rPr>
          <w:ins w:id="182" w:author="Christoph" w:date="2017-07-11T14:15:00Z"/>
          <w:b/>
          <w:i/>
          <w:sz w:val="20"/>
          <w:rPrChange w:id="183" w:author="Christoph" w:date="2017-07-11T14:31:00Z">
            <w:rPr>
              <w:ins w:id="184" w:author="Christoph" w:date="2017-07-11T14:15:00Z"/>
            </w:rPr>
          </w:rPrChange>
        </w:rPr>
      </w:pPr>
    </w:p>
    <w:p w:rsidR="00452B7D" w:rsidRPr="0059219E" w:rsidRDefault="00452B7D" w:rsidP="00452B7D">
      <w:pPr>
        <w:numPr>
          <w:ins w:id="185" w:author="Christoph" w:date="2017-10-09T10:14:00Z"/>
        </w:numPr>
        <w:rPr>
          <w:ins w:id="186" w:author="Christoph" w:date="2017-10-09T10:14:00Z"/>
          <w:rFonts w:ascii="Cambria" w:hAnsi="Cambria" w:cs="Arial"/>
          <w:i/>
          <w:sz w:val="20"/>
        </w:rPr>
      </w:pPr>
      <w:ins w:id="187" w:author="Christoph" w:date="2017-10-09T10:14:00Z">
        <w:r w:rsidRPr="005D7B58">
          <w:rPr>
            <w:i/>
            <w:sz w:val="20"/>
          </w:rPr>
          <w:t xml:space="preserve">Während alle anderen ihre Karrieren in Netzwerken vorantreiben, ist der Filmemacher Christoph Schwarz Vater geworden. Nun muss sich etwas ändern. </w:t>
        </w:r>
        <w:r w:rsidRPr="005D7B58">
          <w:rPr>
            <w:rFonts w:ascii="Cambria" w:hAnsi="Cambria" w:cs="Arial"/>
            <w:i/>
            <w:sz w:val="20"/>
          </w:rPr>
          <w:t>Ein zeitgemäßes Netzwerk will Christoph gründen und lädt dazu ein: seine Namensbrüder. Ein Pilot, ein Musiker, ein Journalist, ein Netzwerk</w:t>
        </w:r>
        <w:r>
          <w:rPr>
            <w:rFonts w:ascii="Cambria" w:hAnsi="Cambria" w:cs="Arial"/>
            <w:i/>
            <w:sz w:val="20"/>
          </w:rPr>
          <w:t>techniker</w:t>
        </w:r>
        <w:r w:rsidRPr="005D7B58">
          <w:rPr>
            <w:rFonts w:ascii="Cambria" w:hAnsi="Cambria" w:cs="Arial"/>
            <w:i/>
            <w:sz w:val="20"/>
          </w:rPr>
          <w:t xml:space="preserve">, ein Salzburger und ein Filmemacher – reicht das schon für </w:t>
        </w:r>
        <w:r>
          <w:rPr>
            <w:rFonts w:ascii="Cambria" w:hAnsi="Cambria" w:cs="Arial"/>
            <w:i/>
            <w:sz w:val="20"/>
          </w:rPr>
          <w:t>einen</w:t>
        </w:r>
        <w:r w:rsidRPr="005D7B58">
          <w:rPr>
            <w:rFonts w:ascii="Cambria" w:hAnsi="Cambria" w:cs="Arial"/>
            <w:i/>
            <w:sz w:val="20"/>
          </w:rPr>
          <w:t xml:space="preserve"> modernen Männerbund</w:t>
        </w:r>
        <w:r>
          <w:rPr>
            <w:rFonts w:ascii="Cambria" w:hAnsi="Cambria" w:cs="Arial"/>
            <w:i/>
            <w:sz w:val="20"/>
          </w:rPr>
          <w:t xml:space="preserve"> namens "Christoph-Schwarz-Loge"? </w:t>
        </w:r>
        <w:r w:rsidRPr="005D7B58">
          <w:rPr>
            <w:rFonts w:ascii="Cambria" w:hAnsi="Cambria" w:cs="Arial"/>
            <w:i/>
            <w:sz w:val="20"/>
          </w:rPr>
          <w:t xml:space="preserve">Begleitet von einer Kamera entwickelt sich so ein selbstironischer Filmessay, der ganz nebenbei den Unterschied zwischen Männerfreundschaft und Männerbund zu klären versucht. Oder gibt es da gar keinen? Und kann man mit sich selber befreundet sein? Christoph Schwarz jedenfalls ist ein Spezalist für selbstreferenzielle Versuchsanordnungen, denen man gerne zusieht, um dabei etwas über sich selbst zu lernen. </w:t>
        </w:r>
        <w:r>
          <w:rPr>
            <w:rFonts w:ascii="Cambria" w:hAnsi="Cambria" w:cs="Arial"/>
            <w:i/>
            <w:sz w:val="20"/>
          </w:rPr>
          <w:t xml:space="preserve"> </w:t>
        </w:r>
        <w:r w:rsidRPr="005D7B58">
          <w:rPr>
            <w:rFonts w:ascii="Cambria" w:hAnsi="Cambria" w:cs="Arial"/>
            <w:sz w:val="20"/>
          </w:rPr>
          <w:t>(Magdalena Schrefel)</w:t>
        </w:r>
      </w:ins>
    </w:p>
    <w:p w:rsidR="009A516B" w:rsidRPr="0059219E" w:rsidDel="00452B7D" w:rsidRDefault="005D7B58">
      <w:pPr>
        <w:rPr>
          <w:del w:id="188" w:author="Christoph" w:date="2017-10-09T10:14:00Z"/>
          <w:rFonts w:ascii="Cambria" w:hAnsi="Cambria" w:cs="Arial"/>
          <w:i/>
          <w:sz w:val="20"/>
          <w:rPrChange w:id="189" w:author="Christoph" w:date="2017-07-11T14:31:00Z">
            <w:rPr>
              <w:del w:id="190" w:author="Christoph" w:date="2017-10-09T10:14:00Z"/>
              <w:i/>
            </w:rPr>
          </w:rPrChange>
        </w:rPr>
      </w:pPr>
      <w:ins w:id="191" w:author="Areane Fellschmagd" w:date="2017-07-11T13:24:00Z">
        <w:del w:id="192" w:author="Christoph" w:date="2017-10-09T10:14:00Z">
          <w:r w:rsidRPr="005D7B58" w:rsidDel="00452B7D">
            <w:rPr>
              <w:i/>
              <w:sz w:val="20"/>
              <w:rPrChange w:id="193" w:author="Christoph" w:date="2017-07-11T14:31:00Z">
                <w:rPr>
                  <w:i/>
                </w:rPr>
              </w:rPrChange>
            </w:rPr>
            <w:delText>Während alle anderen ihre Karrieren in Netzwerken vorantreiben, ist der Filmemacher Christoph Schwarz Vater</w:delText>
          </w:r>
        </w:del>
      </w:ins>
      <w:ins w:id="194" w:author="Areane Fellschmagd" w:date="2017-07-11T13:25:00Z">
        <w:del w:id="195" w:author="Christoph" w:date="2017-10-09T10:14:00Z">
          <w:r w:rsidRPr="005D7B58" w:rsidDel="00452B7D">
            <w:rPr>
              <w:i/>
              <w:sz w:val="20"/>
              <w:rPrChange w:id="196" w:author="Christoph" w:date="2017-07-11T14:31:00Z">
                <w:rPr>
                  <w:i/>
                </w:rPr>
              </w:rPrChange>
            </w:rPr>
            <w:delText xml:space="preserve"> geworden</w:delText>
          </w:r>
        </w:del>
      </w:ins>
      <w:ins w:id="197" w:author="Areane Fellschmagd" w:date="2017-07-11T13:24:00Z">
        <w:del w:id="198" w:author="Christoph" w:date="2017-10-09T10:14:00Z">
          <w:r w:rsidRPr="005D7B58" w:rsidDel="00452B7D">
            <w:rPr>
              <w:i/>
              <w:sz w:val="20"/>
              <w:rPrChange w:id="199" w:author="Christoph" w:date="2017-07-11T14:31:00Z">
                <w:rPr>
                  <w:i/>
                </w:rPr>
              </w:rPrChange>
            </w:rPr>
            <w:delText>.</w:delText>
          </w:r>
        </w:del>
      </w:ins>
      <w:ins w:id="200" w:author="Areane Fellschmagd" w:date="2017-07-11T13:25:00Z">
        <w:del w:id="201" w:author="Christoph" w:date="2017-10-09T10:14:00Z">
          <w:r w:rsidRPr="005D7B58" w:rsidDel="00452B7D">
            <w:rPr>
              <w:i/>
              <w:sz w:val="20"/>
              <w:rPrChange w:id="202" w:author="Christoph" w:date="2017-07-11T14:31:00Z">
                <w:rPr/>
              </w:rPrChange>
            </w:rPr>
            <w:delText xml:space="preserve"> Nun muss sich etwas ändern. </w:delText>
          </w:r>
        </w:del>
      </w:ins>
      <w:ins w:id="203" w:author="Areane Fellschmagd" w:date="2017-07-11T13:24:00Z">
        <w:del w:id="204" w:author="Christoph" w:date="2017-10-09T10:14:00Z">
          <w:r w:rsidRPr="005D7B58" w:rsidDel="00452B7D">
            <w:rPr>
              <w:rFonts w:ascii="Cambria" w:hAnsi="Cambria" w:cs="Arial"/>
              <w:i/>
              <w:sz w:val="20"/>
              <w:rPrChange w:id="205" w:author="Christoph" w:date="2017-07-11T14:31:00Z">
                <w:rPr>
                  <w:rFonts w:ascii="Cambria" w:hAnsi="Cambria" w:cs="Arial"/>
                  <w:sz w:val="20"/>
                </w:rPr>
              </w:rPrChange>
            </w:rPr>
            <w:delText xml:space="preserve">Ein zeitgemäßes Netzwerk </w:delText>
          </w:r>
        </w:del>
      </w:ins>
      <w:ins w:id="206" w:author="Areane Fellschmagd" w:date="2017-07-11T13:25:00Z">
        <w:del w:id="207" w:author="Christoph" w:date="2017-10-09T10:14:00Z">
          <w:r w:rsidRPr="005D7B58" w:rsidDel="00452B7D">
            <w:rPr>
              <w:rFonts w:ascii="Cambria" w:hAnsi="Cambria" w:cs="Arial"/>
              <w:i/>
              <w:sz w:val="20"/>
              <w:rPrChange w:id="208" w:author="Christoph" w:date="2017-07-11T14:31:00Z">
                <w:rPr>
                  <w:rFonts w:ascii="Cambria" w:hAnsi="Cambria" w:cs="Arial"/>
                  <w:sz w:val="20"/>
                  <w:szCs w:val="20"/>
                </w:rPr>
              </w:rPrChange>
            </w:rPr>
            <w:delText xml:space="preserve">will Christoph gründen und lädt dazu ein: seine Namensbrüder. Ein Pilot, ein </w:delText>
          </w:r>
        </w:del>
      </w:ins>
      <w:ins w:id="209" w:author="Areane Fellschmagd" w:date="2017-07-11T13:26:00Z">
        <w:del w:id="210" w:author="Christoph" w:date="2017-10-09T10:14:00Z">
          <w:r w:rsidRPr="005D7B58" w:rsidDel="00452B7D">
            <w:rPr>
              <w:rFonts w:ascii="Cambria" w:hAnsi="Cambria" w:cs="Arial"/>
              <w:i/>
              <w:sz w:val="20"/>
              <w:rPrChange w:id="211" w:author="Christoph" w:date="2017-07-11T14:31:00Z">
                <w:rPr>
                  <w:rFonts w:ascii="Cambria" w:hAnsi="Cambria" w:cs="Arial"/>
                  <w:sz w:val="20"/>
                  <w:szCs w:val="20"/>
                </w:rPr>
              </w:rPrChange>
            </w:rPr>
            <w:delText>Musiker, ein Journalist, ein Netzwerk</w:delText>
          </w:r>
        </w:del>
        <w:del w:id="212" w:author="Christoph" w:date="2017-07-11T14:34:00Z">
          <w:r w:rsidRPr="005D7B58">
            <w:rPr>
              <w:rFonts w:ascii="Cambria" w:hAnsi="Cambria" w:cs="Arial"/>
              <w:i/>
              <w:sz w:val="20"/>
              <w:rPrChange w:id="213" w:author="Christoph" w:date="2017-07-11T14:31:00Z">
                <w:rPr>
                  <w:rFonts w:ascii="Cambria" w:hAnsi="Cambria" w:cs="Arial"/>
                  <w:sz w:val="20"/>
                  <w:szCs w:val="20"/>
                </w:rPr>
              </w:rPrChange>
            </w:rPr>
            <w:delText>administrator</w:delText>
          </w:r>
        </w:del>
        <w:del w:id="214" w:author="Christoph" w:date="2017-10-09T10:14:00Z">
          <w:r w:rsidRPr="005D7B58" w:rsidDel="00452B7D">
            <w:rPr>
              <w:rFonts w:ascii="Cambria" w:hAnsi="Cambria" w:cs="Arial"/>
              <w:i/>
              <w:sz w:val="20"/>
              <w:rPrChange w:id="215" w:author="Christoph" w:date="2017-07-11T14:31:00Z">
                <w:rPr>
                  <w:rFonts w:ascii="Cambria" w:hAnsi="Cambria" w:cs="Arial"/>
                  <w:sz w:val="20"/>
                  <w:szCs w:val="20"/>
                </w:rPr>
              </w:rPrChange>
            </w:rPr>
            <w:delText xml:space="preserve">, ein Salzburger und ein Filmemacher – reicht das schon für </w:delText>
          </w:r>
        </w:del>
        <w:del w:id="216" w:author="Christoph" w:date="2017-07-11T14:35:00Z">
          <w:r w:rsidRPr="005D7B58">
            <w:rPr>
              <w:rFonts w:ascii="Cambria" w:hAnsi="Cambria" w:cs="Arial"/>
              <w:i/>
              <w:sz w:val="20"/>
              <w:rPrChange w:id="217" w:author="Christoph" w:date="2017-07-11T14:31:00Z">
                <w:rPr>
                  <w:rFonts w:ascii="Cambria" w:hAnsi="Cambria" w:cs="Arial"/>
                  <w:sz w:val="20"/>
                  <w:szCs w:val="20"/>
                </w:rPr>
              </w:rPrChange>
            </w:rPr>
            <w:delText>den</w:delText>
          </w:r>
        </w:del>
        <w:del w:id="218" w:author="Christoph" w:date="2017-10-09T10:14:00Z">
          <w:r w:rsidRPr="005D7B58" w:rsidDel="00452B7D">
            <w:rPr>
              <w:rFonts w:ascii="Cambria" w:hAnsi="Cambria" w:cs="Arial"/>
              <w:i/>
              <w:sz w:val="20"/>
              <w:rPrChange w:id="219" w:author="Christoph" w:date="2017-07-11T14:31:00Z">
                <w:rPr>
                  <w:rFonts w:ascii="Cambria" w:hAnsi="Cambria" w:cs="Arial"/>
                  <w:sz w:val="20"/>
                  <w:szCs w:val="20"/>
                </w:rPr>
              </w:rPrChange>
            </w:rPr>
            <w:delText xml:space="preserve"> modernen Männerbund</w:delText>
          </w:r>
        </w:del>
        <w:del w:id="220" w:author="Christoph" w:date="2017-07-11T14:35:00Z">
          <w:r w:rsidRPr="005D7B58">
            <w:rPr>
              <w:rFonts w:ascii="Cambria" w:hAnsi="Cambria" w:cs="Arial"/>
              <w:i/>
              <w:sz w:val="20"/>
              <w:rPrChange w:id="221" w:author="Christoph" w:date="2017-07-11T14:31:00Z">
                <w:rPr>
                  <w:rFonts w:ascii="Cambria" w:hAnsi="Cambria" w:cs="Arial"/>
                  <w:sz w:val="20"/>
                  <w:szCs w:val="20"/>
                </w:rPr>
              </w:rPrChange>
            </w:rPr>
            <w:delText xml:space="preserve">? </w:delText>
          </w:r>
        </w:del>
      </w:ins>
      <w:ins w:id="222" w:author="Areane Fellschmagd" w:date="2017-07-11T13:28:00Z">
        <w:del w:id="223" w:author="Christoph" w:date="2017-07-11T14:35:00Z">
          <w:r w:rsidRPr="005D7B58">
            <w:rPr>
              <w:rFonts w:ascii="Cambria" w:hAnsi="Cambria" w:cs="Arial"/>
              <w:i/>
              <w:sz w:val="20"/>
              <w:rPrChange w:id="224" w:author="Christoph" w:date="2017-07-11T14:31:00Z">
                <w:rPr>
                  <w:rFonts w:ascii="Cambria" w:hAnsi="Cambria" w:cs="Arial"/>
                </w:rPr>
              </w:rPrChange>
            </w:rPr>
            <w:delText xml:space="preserve">Unter dem Namen Christoph-Schwarz-Loge unternehmen die sechs einen Versuch. </w:delText>
          </w:r>
        </w:del>
        <w:del w:id="225" w:author="Christoph" w:date="2017-10-09T10:14:00Z">
          <w:r w:rsidRPr="005D7B58" w:rsidDel="00452B7D">
            <w:rPr>
              <w:rFonts w:ascii="Cambria" w:hAnsi="Cambria" w:cs="Arial"/>
              <w:i/>
              <w:sz w:val="20"/>
              <w:rPrChange w:id="226" w:author="Christoph" w:date="2017-07-11T14:31:00Z">
                <w:rPr>
                  <w:rFonts w:ascii="Cambria" w:hAnsi="Cambria" w:cs="Arial"/>
                </w:rPr>
              </w:rPrChange>
            </w:rPr>
            <w:delText>Begleitet von einer Kamera entwickelt sich so ein selbstironischer Filmessay, der ganz nebenbei den Unterschied zwischen Männerfreundschaft und Männerbund zu klären versucht.</w:delText>
          </w:r>
        </w:del>
      </w:ins>
      <w:ins w:id="227" w:author="Areane Fellschmagd" w:date="2017-07-11T13:30:00Z">
        <w:del w:id="228" w:author="Christoph" w:date="2017-10-09T10:14:00Z">
          <w:r w:rsidRPr="005D7B58" w:rsidDel="00452B7D">
            <w:rPr>
              <w:rFonts w:ascii="Cambria" w:hAnsi="Cambria" w:cs="Arial"/>
              <w:i/>
              <w:sz w:val="20"/>
              <w:rPrChange w:id="229" w:author="Christoph" w:date="2017-07-11T14:31:00Z">
                <w:rPr>
                  <w:rFonts w:ascii="Cambria" w:hAnsi="Cambria" w:cs="Arial"/>
                </w:rPr>
              </w:rPrChange>
            </w:rPr>
            <w:delText xml:space="preserve"> </w:delText>
          </w:r>
        </w:del>
      </w:ins>
      <w:ins w:id="230" w:author="Areane Fellschmagd" w:date="2017-07-11T13:32:00Z">
        <w:del w:id="231" w:author="Christoph" w:date="2017-10-09T10:14:00Z">
          <w:r w:rsidRPr="005D7B58" w:rsidDel="00452B7D">
            <w:rPr>
              <w:rFonts w:ascii="Cambria" w:hAnsi="Cambria" w:cs="Arial"/>
              <w:i/>
              <w:sz w:val="20"/>
              <w:rPrChange w:id="232" w:author="Christoph" w:date="2017-07-11T14:31:00Z">
                <w:rPr>
                  <w:rFonts w:ascii="Cambria" w:hAnsi="Cambria" w:cs="Arial"/>
                </w:rPr>
              </w:rPrChange>
            </w:rPr>
            <w:delText>Oder gibt es da gar keinen?</w:delText>
          </w:r>
        </w:del>
      </w:ins>
      <w:ins w:id="233" w:author="Areane Fellschmagd" w:date="2017-07-11T13:31:00Z">
        <w:del w:id="234" w:author="Christoph" w:date="2017-10-09T10:14:00Z">
          <w:r w:rsidRPr="005D7B58" w:rsidDel="00452B7D">
            <w:rPr>
              <w:rFonts w:ascii="Cambria" w:hAnsi="Cambria" w:cs="Arial"/>
              <w:i/>
              <w:sz w:val="20"/>
              <w:rPrChange w:id="235" w:author="Christoph" w:date="2017-07-11T14:31:00Z">
                <w:rPr>
                  <w:rFonts w:ascii="Cambria" w:hAnsi="Cambria" w:cs="Arial"/>
                </w:rPr>
              </w:rPrChange>
            </w:rPr>
            <w:delText xml:space="preserve"> </w:delText>
          </w:r>
        </w:del>
      </w:ins>
      <w:ins w:id="236" w:author="Areane Fellschmagd" w:date="2017-07-11T13:32:00Z">
        <w:del w:id="237" w:author="Christoph" w:date="2017-10-09T10:14:00Z">
          <w:r w:rsidRPr="005D7B58" w:rsidDel="00452B7D">
            <w:rPr>
              <w:rFonts w:ascii="Cambria" w:hAnsi="Cambria" w:cs="Arial"/>
              <w:i/>
              <w:sz w:val="20"/>
              <w:rPrChange w:id="238" w:author="Christoph" w:date="2017-07-11T14:31:00Z">
                <w:rPr>
                  <w:rFonts w:ascii="Cambria" w:hAnsi="Cambria" w:cs="Arial"/>
                </w:rPr>
              </w:rPrChange>
            </w:rPr>
            <w:delText>Und</w:delText>
          </w:r>
        </w:del>
      </w:ins>
      <w:ins w:id="239" w:author="Areane Fellschmagd" w:date="2017-07-11T13:28:00Z">
        <w:del w:id="240" w:author="Christoph" w:date="2017-10-09T10:14:00Z">
          <w:r w:rsidRPr="005D7B58" w:rsidDel="00452B7D">
            <w:rPr>
              <w:rFonts w:ascii="Cambria" w:hAnsi="Cambria" w:cs="Arial"/>
              <w:i/>
              <w:sz w:val="20"/>
              <w:rPrChange w:id="241" w:author="Christoph" w:date="2017-07-11T14:31:00Z">
                <w:rPr>
                  <w:rFonts w:ascii="Cambria" w:hAnsi="Cambria" w:cs="Arial"/>
                </w:rPr>
              </w:rPrChange>
            </w:rPr>
            <w:delText xml:space="preserve"> kann man mit sich selber befreundet sein? </w:delText>
          </w:r>
        </w:del>
      </w:ins>
      <w:ins w:id="242" w:author="Areane Fellschmagd" w:date="2017-07-11T13:35:00Z">
        <w:del w:id="243" w:author="Christoph" w:date="2017-10-09T10:14:00Z">
          <w:r w:rsidRPr="005D7B58" w:rsidDel="00452B7D">
            <w:rPr>
              <w:rFonts w:ascii="Cambria" w:hAnsi="Cambria" w:cs="Arial"/>
              <w:i/>
              <w:sz w:val="20"/>
              <w:rPrChange w:id="244" w:author="Christoph" w:date="2017-07-11T14:31:00Z">
                <w:rPr>
                  <w:rFonts w:ascii="Cambria" w:hAnsi="Cambria" w:cs="Arial"/>
                </w:rPr>
              </w:rPrChange>
            </w:rPr>
            <w:delText>Christoph Schwarz jedenfalls ist ein Spezalist für selbstreferenzielle Versuchsanordnungen, denen man gerne zusieht, um dabei etwas über sich selbst zu lernen.</w:delText>
          </w:r>
        </w:del>
      </w:ins>
      <w:ins w:id="245" w:author="Areane Fellschmagd" w:date="2017-07-11T13:27:00Z">
        <w:del w:id="246" w:author="Christoph" w:date="2017-10-09T10:14:00Z">
          <w:r w:rsidRPr="005D7B58" w:rsidDel="00452B7D">
            <w:rPr>
              <w:rFonts w:ascii="Cambria" w:hAnsi="Cambria" w:cs="Arial"/>
              <w:i/>
              <w:sz w:val="20"/>
              <w:rPrChange w:id="247" w:author="Christoph" w:date="2017-07-11T14:31:00Z">
                <w:rPr>
                  <w:rFonts w:ascii="Cambria" w:hAnsi="Cambria" w:cs="Arial"/>
                  <w:sz w:val="20"/>
                </w:rPr>
              </w:rPrChange>
            </w:rPr>
            <w:delText xml:space="preserve"> </w:delText>
          </w:r>
        </w:del>
      </w:ins>
      <w:ins w:id="248" w:author="Areane Fellschmagd" w:date="2017-07-11T13:36:00Z">
        <w:del w:id="249" w:author="Christoph" w:date="2017-10-09T10:14:00Z">
          <w:r w:rsidRPr="005D7B58" w:rsidDel="00452B7D">
            <w:rPr>
              <w:rFonts w:ascii="Cambria" w:hAnsi="Cambria" w:cs="Arial"/>
              <w:sz w:val="20"/>
              <w:rPrChange w:id="250" w:author="Christoph" w:date="2017-07-11T14:31:00Z">
                <w:rPr>
                  <w:rFonts w:ascii="Cambria" w:hAnsi="Cambria" w:cs="Arial"/>
                </w:rPr>
              </w:rPrChange>
            </w:rPr>
            <w:delText>(Magdalena Schrefel)</w:delText>
          </w:r>
        </w:del>
      </w:ins>
    </w:p>
    <w:p w:rsidR="00A35114" w:rsidRPr="004E1BDE" w:rsidRDefault="00A35114">
      <w:pPr>
        <w:rPr>
          <w:sz w:val="20"/>
          <w:rPrChange w:id="251" w:author="Christoph" w:date="2017-07-11T14:15:00Z">
            <w:rPr/>
          </w:rPrChange>
        </w:rPr>
      </w:pPr>
      <w:bookmarkStart w:id="252" w:name="_GoBack"/>
      <w:bookmarkEnd w:id="252"/>
    </w:p>
    <w:p w:rsidR="00F1067E" w:rsidRDefault="00F1067E"/>
    <w:sectPr w:rsidR="00F1067E" w:rsidSect="00F1067E">
      <w:pgSz w:w="11900" w:h="16840"/>
      <w:pgMar w:top="1417" w:right="1417" w:bottom="1134" w:left="1417" w:header="708" w:footer="708" w:gutter="0"/>
      <w:cols w:space="708"/>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CEE653" w15:done="0"/>
</w15:commentsEx>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eane Fellschmagd">
    <w15:presenceInfo w15:providerId="Windows Live" w15:userId="4284e0e4e4a18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hideSpellingErrors/>
  <w:hideGrammaticalErrors/>
  <w:revisionView w:markup="0"/>
  <w:trackRevision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rsids>
    <w:rsidRoot w:val="00A2005B"/>
    <w:rsid w:val="000E5FC3"/>
    <w:rsid w:val="000F4E57"/>
    <w:rsid w:val="0020751E"/>
    <w:rsid w:val="002326C8"/>
    <w:rsid w:val="002475CA"/>
    <w:rsid w:val="00253055"/>
    <w:rsid w:val="002B3743"/>
    <w:rsid w:val="003420E8"/>
    <w:rsid w:val="0037597C"/>
    <w:rsid w:val="0039715D"/>
    <w:rsid w:val="00452B7D"/>
    <w:rsid w:val="004E1BDE"/>
    <w:rsid w:val="0054291B"/>
    <w:rsid w:val="00591C47"/>
    <w:rsid w:val="0059219E"/>
    <w:rsid w:val="005D7B58"/>
    <w:rsid w:val="0064258A"/>
    <w:rsid w:val="006D0AE3"/>
    <w:rsid w:val="006D3D7B"/>
    <w:rsid w:val="008E75C6"/>
    <w:rsid w:val="00907709"/>
    <w:rsid w:val="00913021"/>
    <w:rsid w:val="00913DEC"/>
    <w:rsid w:val="009711B6"/>
    <w:rsid w:val="00995875"/>
    <w:rsid w:val="009A516B"/>
    <w:rsid w:val="009B7BB6"/>
    <w:rsid w:val="00A2005B"/>
    <w:rsid w:val="00A35114"/>
    <w:rsid w:val="00AE4211"/>
    <w:rsid w:val="00B03260"/>
    <w:rsid w:val="00BF19F0"/>
    <w:rsid w:val="00C059DF"/>
    <w:rsid w:val="00C124E5"/>
    <w:rsid w:val="00D219F0"/>
    <w:rsid w:val="00E12061"/>
    <w:rsid w:val="00E45450"/>
    <w:rsid w:val="00EB0990"/>
    <w:rsid w:val="00EB61A6"/>
    <w:rsid w:val="00F1067E"/>
  </w:rsids>
  <m:mathPr>
    <m:mathFont m:val="Wingdings 2"/>
    <m:brkBin m:val="before"/>
    <m:brkBinSub m:val="--"/>
    <m:smallFrac/>
    <m:dispDe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504B"/>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prechblasentext">
    <w:name w:val="Balloon Text"/>
    <w:basedOn w:val="Standard"/>
    <w:link w:val="SprechblasentextZeichen"/>
    <w:uiPriority w:val="99"/>
    <w:semiHidden/>
    <w:unhideWhenUsed/>
    <w:rsid w:val="009B7BB6"/>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9B7BB6"/>
    <w:rPr>
      <w:rFonts w:ascii="Times New Roman" w:hAnsi="Times New Roman" w:cs="Times New Roman"/>
      <w:sz w:val="18"/>
      <w:szCs w:val="18"/>
    </w:rPr>
  </w:style>
  <w:style w:type="character" w:styleId="Kommentarzeichen">
    <w:name w:val="annotation reference"/>
    <w:basedOn w:val="Absatzstandardschriftart"/>
    <w:uiPriority w:val="99"/>
    <w:semiHidden/>
    <w:unhideWhenUsed/>
    <w:rsid w:val="00D219F0"/>
    <w:rPr>
      <w:sz w:val="18"/>
      <w:szCs w:val="18"/>
    </w:rPr>
  </w:style>
  <w:style w:type="paragraph" w:styleId="Kommentartext">
    <w:name w:val="annotation text"/>
    <w:basedOn w:val="Standard"/>
    <w:link w:val="KommentartextZeichen"/>
    <w:uiPriority w:val="99"/>
    <w:semiHidden/>
    <w:unhideWhenUsed/>
    <w:rsid w:val="00D219F0"/>
  </w:style>
  <w:style w:type="character" w:customStyle="1" w:styleId="KommentartextZeichen">
    <w:name w:val="Kommentartext Zeichen"/>
    <w:basedOn w:val="Absatzstandardschriftart"/>
    <w:link w:val="Kommentartext"/>
    <w:uiPriority w:val="99"/>
    <w:semiHidden/>
    <w:rsid w:val="00D219F0"/>
  </w:style>
  <w:style w:type="paragraph" w:styleId="Kommentarthema">
    <w:name w:val="annotation subject"/>
    <w:basedOn w:val="Kommentartext"/>
    <w:next w:val="Kommentartext"/>
    <w:link w:val="KommentarthemaZeichen"/>
    <w:uiPriority w:val="99"/>
    <w:semiHidden/>
    <w:unhideWhenUsed/>
    <w:rsid w:val="00D219F0"/>
    <w:rPr>
      <w:b/>
      <w:bCs/>
      <w:sz w:val="20"/>
      <w:szCs w:val="20"/>
    </w:rPr>
  </w:style>
  <w:style w:type="character" w:customStyle="1" w:styleId="KommentarthemaZeichen">
    <w:name w:val="Kommentarthema Zeichen"/>
    <w:basedOn w:val="KommentartextZeichen"/>
    <w:link w:val="Kommentarthema"/>
    <w:uiPriority w:val="99"/>
    <w:semiHidden/>
    <w:rsid w:val="00D219F0"/>
    <w:rPr>
      <w:b/>
      <w:bCs/>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commentsExtended" Target="commentsExtended.xml"/><Relationship Id="rId8" Type="http://schemas.microsoft.com/office/2011/relationships/people" Target="people.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2559</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G2Film</Company>
  <LinksUpToDate>false</LinksUpToDate>
  <CharactersWithSpaces>3142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Areane Fellschmagd</dc:creator>
  <cp:keywords/>
  <cp:lastModifiedBy>Christoph</cp:lastModifiedBy>
  <cp:revision>7</cp:revision>
  <dcterms:created xsi:type="dcterms:W3CDTF">2017-07-11T12:31:00Z</dcterms:created>
  <dcterms:modified xsi:type="dcterms:W3CDTF">2017-10-09T08:43:00Z</dcterms:modified>
</cp:coreProperties>
</file>